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80CDA" w14:textId="77777777" w:rsidR="00572AAA" w:rsidRDefault="00572AAA" w:rsidP="00572AAA">
      <w:pPr>
        <w:rPr>
          <w:b/>
          <w:sz w:val="32"/>
          <w:szCs w:val="28"/>
        </w:rPr>
      </w:pPr>
      <w:r>
        <w:rPr>
          <w:b/>
          <w:sz w:val="32"/>
          <w:szCs w:val="28"/>
        </w:rPr>
        <w:t>Author Name: Alan Lester, University of Colorado Boulder</w:t>
      </w:r>
    </w:p>
    <w:p w14:paraId="49E1D26C" w14:textId="77777777" w:rsidR="00572AAA" w:rsidRPr="00ED12CA" w:rsidRDefault="00572AAA" w:rsidP="00572AAA">
      <w:pPr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Earth Science Education Title: </w:t>
      </w:r>
      <w:r w:rsidR="003F510B">
        <w:rPr>
          <w:b/>
          <w:sz w:val="32"/>
          <w:szCs w:val="28"/>
        </w:rPr>
        <w:t>Volcanic</w:t>
      </w:r>
      <w:r>
        <w:rPr>
          <w:b/>
          <w:sz w:val="32"/>
          <w:szCs w:val="28"/>
        </w:rPr>
        <w:t xml:space="preserve"> Igneous Rocks</w:t>
      </w:r>
    </w:p>
    <w:p w14:paraId="77526128" w14:textId="77777777" w:rsidR="00572AAA" w:rsidRDefault="00572AAA" w:rsidP="00572AAA">
      <w:pPr>
        <w:rPr>
          <w:b/>
          <w:sz w:val="28"/>
          <w:szCs w:val="28"/>
        </w:rPr>
      </w:pPr>
    </w:p>
    <w:p w14:paraId="2E663943" w14:textId="77777777" w:rsidR="00572AAA" w:rsidRDefault="00572AAA" w:rsidP="00572AAA">
      <w:pPr>
        <w:rPr>
          <w:b/>
          <w:sz w:val="28"/>
          <w:szCs w:val="28"/>
        </w:rPr>
      </w:pPr>
      <w:r>
        <w:rPr>
          <w:b/>
          <w:sz w:val="28"/>
          <w:szCs w:val="28"/>
        </w:rPr>
        <w:t>Overview</w:t>
      </w:r>
    </w:p>
    <w:p w14:paraId="22AF9163" w14:textId="77777777" w:rsidR="00334AC3" w:rsidRDefault="00572AAA" w:rsidP="00572AAA">
      <w:pPr>
        <w:rPr>
          <w:sz w:val="24"/>
        </w:rPr>
      </w:pPr>
      <w:r>
        <w:rPr>
          <w:sz w:val="24"/>
        </w:rPr>
        <w:t xml:space="preserve">Igneous rocks are </w:t>
      </w:r>
      <w:r w:rsidR="006C6216">
        <w:rPr>
          <w:sz w:val="24"/>
        </w:rPr>
        <w:t xml:space="preserve">the </w:t>
      </w:r>
      <w:r>
        <w:rPr>
          <w:sz w:val="24"/>
        </w:rPr>
        <w:t>p</w:t>
      </w:r>
      <w:r w:rsidR="00BC12B3">
        <w:rPr>
          <w:sz w:val="24"/>
        </w:rPr>
        <w:t xml:space="preserve">roducts of cooling and </w:t>
      </w:r>
      <w:r w:rsidR="00A73336">
        <w:rPr>
          <w:sz w:val="24"/>
        </w:rPr>
        <w:t>crystallization of</w:t>
      </w:r>
      <w:r w:rsidR="00BC12B3">
        <w:rPr>
          <w:sz w:val="24"/>
        </w:rPr>
        <w:t xml:space="preserve"> magma</w:t>
      </w:r>
      <w:r w:rsidR="00097C93">
        <w:rPr>
          <w:sz w:val="24"/>
        </w:rPr>
        <w:t xml:space="preserve">. </w:t>
      </w:r>
      <w:r w:rsidR="000806E2">
        <w:rPr>
          <w:sz w:val="24"/>
        </w:rPr>
        <w:t>V</w:t>
      </w:r>
      <w:r w:rsidR="006A6968">
        <w:rPr>
          <w:sz w:val="24"/>
        </w:rPr>
        <w:t>olcanic rocks are a par</w:t>
      </w:r>
      <w:r w:rsidR="006C6216">
        <w:rPr>
          <w:sz w:val="24"/>
        </w:rPr>
        <w:t xml:space="preserve">ticular variety of igneous </w:t>
      </w:r>
      <w:r w:rsidR="00540C6A">
        <w:rPr>
          <w:sz w:val="24"/>
        </w:rPr>
        <w:t>rock, forming</w:t>
      </w:r>
      <w:r w:rsidR="006C6216">
        <w:rPr>
          <w:sz w:val="24"/>
        </w:rPr>
        <w:t xml:space="preserve"> </w:t>
      </w:r>
      <w:r w:rsidR="00FD674E">
        <w:rPr>
          <w:sz w:val="24"/>
        </w:rPr>
        <w:t>as</w:t>
      </w:r>
      <w:r w:rsidR="007E3343">
        <w:rPr>
          <w:sz w:val="24"/>
        </w:rPr>
        <w:t xml:space="preserve"> a consequence of </w:t>
      </w:r>
      <w:r w:rsidR="006C6216">
        <w:rPr>
          <w:sz w:val="24"/>
        </w:rPr>
        <w:t xml:space="preserve">magma breaching the surface, </w:t>
      </w:r>
      <w:r w:rsidR="002B1473">
        <w:rPr>
          <w:sz w:val="24"/>
        </w:rPr>
        <w:t xml:space="preserve">then </w:t>
      </w:r>
      <w:r w:rsidR="006C6216">
        <w:rPr>
          <w:sz w:val="24"/>
        </w:rPr>
        <w:t xml:space="preserve">cooling and crystallizing in </w:t>
      </w:r>
      <w:r w:rsidR="007E3343">
        <w:rPr>
          <w:sz w:val="24"/>
        </w:rPr>
        <w:t>the subaerial environment.</w:t>
      </w:r>
      <w:r w:rsidR="0063557B">
        <w:rPr>
          <w:sz w:val="24"/>
        </w:rPr>
        <w:t xml:space="preserve">  </w:t>
      </w:r>
    </w:p>
    <w:p w14:paraId="446958D5" w14:textId="77777777" w:rsidR="006A6968" w:rsidRDefault="00540C6A" w:rsidP="00572AAA">
      <w:pPr>
        <w:rPr>
          <w:sz w:val="24"/>
        </w:rPr>
      </w:pPr>
      <w:r>
        <w:rPr>
          <w:sz w:val="24"/>
        </w:rPr>
        <w:t xml:space="preserve">Magma is liquid rock that typically ranges in temperature from approximately 800C to 1200C (figure 1).  </w:t>
      </w:r>
      <w:r w:rsidR="006C6216">
        <w:rPr>
          <w:sz w:val="24"/>
        </w:rPr>
        <w:t>Magma</w:t>
      </w:r>
      <w:r w:rsidR="006A6968">
        <w:rPr>
          <w:sz w:val="24"/>
        </w:rPr>
        <w:t xml:space="preserve"> </w:t>
      </w:r>
      <w:r w:rsidR="000806E2">
        <w:rPr>
          <w:sz w:val="24"/>
        </w:rPr>
        <w:t>itself is</w:t>
      </w:r>
      <w:r w:rsidR="006A6968">
        <w:rPr>
          <w:sz w:val="24"/>
        </w:rPr>
        <w:t xml:space="preserve"> produced </w:t>
      </w:r>
      <w:r w:rsidR="000806E2">
        <w:rPr>
          <w:sz w:val="24"/>
        </w:rPr>
        <w:t>within the earth via</w:t>
      </w:r>
      <w:r w:rsidR="009669EA">
        <w:rPr>
          <w:sz w:val="24"/>
        </w:rPr>
        <w:t xml:space="preserve"> </w:t>
      </w:r>
      <w:r w:rsidR="00A73336">
        <w:rPr>
          <w:sz w:val="24"/>
        </w:rPr>
        <w:t>three</w:t>
      </w:r>
      <w:r w:rsidR="009669EA">
        <w:rPr>
          <w:sz w:val="24"/>
        </w:rPr>
        <w:t xml:space="preserve"> primary</w:t>
      </w:r>
      <w:r w:rsidR="00A73336">
        <w:rPr>
          <w:sz w:val="24"/>
        </w:rPr>
        <w:t xml:space="preserve"> </w:t>
      </w:r>
      <w:r w:rsidR="006A6968">
        <w:rPr>
          <w:sz w:val="24"/>
        </w:rPr>
        <w:t xml:space="preserve">melting </w:t>
      </w:r>
      <w:r w:rsidR="00A73336">
        <w:rPr>
          <w:sz w:val="24"/>
        </w:rPr>
        <w:t>mechanisms</w:t>
      </w:r>
      <w:r w:rsidR="002C6693">
        <w:rPr>
          <w:sz w:val="24"/>
        </w:rPr>
        <w:t>,</w:t>
      </w:r>
      <w:r>
        <w:rPr>
          <w:sz w:val="24"/>
        </w:rPr>
        <w:t xml:space="preserve"> </w:t>
      </w:r>
      <w:r w:rsidR="006C6216">
        <w:rPr>
          <w:sz w:val="24"/>
        </w:rPr>
        <w:t>namely</w:t>
      </w:r>
      <w:r w:rsidR="002B1473">
        <w:rPr>
          <w:sz w:val="24"/>
        </w:rPr>
        <w:t xml:space="preserve"> the </w:t>
      </w:r>
      <w:r w:rsidR="00B825D3">
        <w:rPr>
          <w:sz w:val="24"/>
        </w:rPr>
        <w:t>addition of heat, addition of volatiles, and decompression.</w:t>
      </w:r>
      <w:r>
        <w:rPr>
          <w:sz w:val="24"/>
        </w:rPr>
        <w:t xml:space="preserve"> </w:t>
      </w:r>
      <w:r w:rsidR="006A6968">
        <w:rPr>
          <w:sz w:val="24"/>
        </w:rPr>
        <w:t>Each mode of melt generation tends to produce specific types of magma and</w:t>
      </w:r>
      <w:r w:rsidR="002C6693">
        <w:rPr>
          <w:sz w:val="24"/>
        </w:rPr>
        <w:t>,</w:t>
      </w:r>
      <w:r w:rsidR="006A6968">
        <w:rPr>
          <w:sz w:val="24"/>
        </w:rPr>
        <w:t xml:space="preserve"> therefore</w:t>
      </w:r>
      <w:r w:rsidR="002C6693">
        <w:rPr>
          <w:sz w:val="24"/>
        </w:rPr>
        <w:t>,</w:t>
      </w:r>
      <w:r w:rsidR="006A6968">
        <w:rPr>
          <w:sz w:val="24"/>
        </w:rPr>
        <w:t xml:space="preserve"> distinct eruptive styles and structures.</w:t>
      </w:r>
    </w:p>
    <w:p w14:paraId="1881C35D" w14:textId="20109A77" w:rsidR="00405D7D" w:rsidRDefault="000806E2" w:rsidP="00572AAA">
      <w:pPr>
        <w:rPr>
          <w:sz w:val="24"/>
        </w:rPr>
      </w:pPr>
      <w:r>
        <w:rPr>
          <w:sz w:val="24"/>
        </w:rPr>
        <w:t>For example, h</w:t>
      </w:r>
      <w:r w:rsidR="006A6968">
        <w:rPr>
          <w:sz w:val="24"/>
        </w:rPr>
        <w:t xml:space="preserve">eat addition, often linked to hot spots or </w:t>
      </w:r>
      <w:r>
        <w:rPr>
          <w:sz w:val="24"/>
        </w:rPr>
        <w:t xml:space="preserve">to </w:t>
      </w:r>
      <w:r w:rsidR="006A6968">
        <w:rPr>
          <w:sz w:val="24"/>
        </w:rPr>
        <w:t>the ponding of high temperature melts in the crust</w:t>
      </w:r>
      <w:r>
        <w:rPr>
          <w:sz w:val="24"/>
        </w:rPr>
        <w:t>,</w:t>
      </w:r>
      <w:r w:rsidR="006C6216">
        <w:rPr>
          <w:sz w:val="24"/>
        </w:rPr>
        <w:t xml:space="preserve"> will generate felsic (silica</w:t>
      </w:r>
      <w:r w:rsidR="00E55A77">
        <w:rPr>
          <w:sz w:val="24"/>
        </w:rPr>
        <w:t>-</w:t>
      </w:r>
      <w:r w:rsidR="006C6216">
        <w:rPr>
          <w:sz w:val="24"/>
        </w:rPr>
        <w:t>r</w:t>
      </w:r>
      <w:r w:rsidR="006A6968">
        <w:rPr>
          <w:sz w:val="24"/>
        </w:rPr>
        <w:t>ich) magmas in continental settings and mafic</w:t>
      </w:r>
      <w:r w:rsidR="006C6216">
        <w:rPr>
          <w:sz w:val="24"/>
        </w:rPr>
        <w:t xml:space="preserve"> (silica-poor)</w:t>
      </w:r>
      <w:r w:rsidR="006A6968">
        <w:rPr>
          <w:sz w:val="24"/>
        </w:rPr>
        <w:t xml:space="preserve"> magmas in oceanic settings.  Volatile addition is the most commo</w:t>
      </w:r>
      <w:r>
        <w:rPr>
          <w:sz w:val="24"/>
        </w:rPr>
        <w:t>n mechanism for melt generation at subduction zones</w:t>
      </w:r>
      <w:r w:rsidR="006A6968">
        <w:rPr>
          <w:sz w:val="24"/>
        </w:rPr>
        <w:t xml:space="preserve"> </w:t>
      </w:r>
      <w:r>
        <w:rPr>
          <w:sz w:val="24"/>
        </w:rPr>
        <w:t xml:space="preserve">and </w:t>
      </w:r>
      <w:r w:rsidR="006C6216">
        <w:rPr>
          <w:sz w:val="24"/>
        </w:rPr>
        <w:t>produces</w:t>
      </w:r>
      <w:r w:rsidR="006A6968">
        <w:rPr>
          <w:sz w:val="24"/>
        </w:rPr>
        <w:t xml:space="preserve"> intermediate magmas</w:t>
      </w:r>
      <w:r w:rsidR="006C6216">
        <w:rPr>
          <w:sz w:val="24"/>
        </w:rPr>
        <w:t xml:space="preserve"> (intermediate silica abundance)</w:t>
      </w:r>
      <w:r>
        <w:rPr>
          <w:sz w:val="24"/>
        </w:rPr>
        <w:t>, typically</w:t>
      </w:r>
      <w:r w:rsidR="006A6968">
        <w:rPr>
          <w:sz w:val="24"/>
        </w:rPr>
        <w:t xml:space="preserve"> </w:t>
      </w:r>
      <w:r>
        <w:rPr>
          <w:sz w:val="24"/>
        </w:rPr>
        <w:t>leading</w:t>
      </w:r>
      <w:r w:rsidR="006A6968">
        <w:rPr>
          <w:sz w:val="24"/>
        </w:rPr>
        <w:t xml:space="preserve"> to island arc or </w:t>
      </w:r>
      <w:r w:rsidR="00B825D3">
        <w:rPr>
          <w:sz w:val="24"/>
        </w:rPr>
        <w:t>linear volcanic ranges (examples being the Aleutian Islands, the Cascade Mountains</w:t>
      </w:r>
      <w:r w:rsidR="002B1473">
        <w:rPr>
          <w:sz w:val="24"/>
        </w:rPr>
        <w:t xml:space="preserve"> (figure 2)</w:t>
      </w:r>
      <w:r w:rsidR="00B825D3">
        <w:rPr>
          <w:sz w:val="24"/>
        </w:rPr>
        <w:t xml:space="preserve">, and the Andes Mountains).  </w:t>
      </w:r>
      <w:r w:rsidR="005B27EE">
        <w:rPr>
          <w:sz w:val="24"/>
        </w:rPr>
        <w:t>D</w:t>
      </w:r>
      <w:r w:rsidR="00B825D3">
        <w:rPr>
          <w:sz w:val="24"/>
        </w:rPr>
        <w:t xml:space="preserve">ecompression melting generates mafic magmas and occurs in rift zones. Although rifting </w:t>
      </w:r>
      <w:r w:rsidR="00E55A77">
        <w:rPr>
          <w:sz w:val="24"/>
        </w:rPr>
        <w:t xml:space="preserve">can and </w:t>
      </w:r>
      <w:r w:rsidR="00B825D3">
        <w:rPr>
          <w:sz w:val="24"/>
        </w:rPr>
        <w:t>does occur in continental settings (e.g. East African Rift Valley), this is the primary melt mechanism for the mid-ocean ridges that encircle the globe and stretch through the main ocean basins (Atlantic, Pacific, Indian</w:t>
      </w:r>
      <w:r w:rsidR="005B27EE">
        <w:rPr>
          <w:sz w:val="24"/>
        </w:rPr>
        <w:t xml:space="preserve">), </w:t>
      </w:r>
      <w:r>
        <w:rPr>
          <w:sz w:val="24"/>
        </w:rPr>
        <w:t xml:space="preserve">these being, </w:t>
      </w:r>
      <w:r w:rsidR="00B825D3">
        <w:rPr>
          <w:sz w:val="24"/>
        </w:rPr>
        <w:t>by far, the dominant zones of magma generation on our planet.</w:t>
      </w:r>
    </w:p>
    <w:p w14:paraId="45309469" w14:textId="38027CCE" w:rsidR="00B825D3" w:rsidRDefault="00FF3F13" w:rsidP="00572AAA">
      <w:pPr>
        <w:rPr>
          <w:sz w:val="24"/>
        </w:rPr>
      </w:pPr>
      <w:r w:rsidRPr="00B46058">
        <w:rPr>
          <w:sz w:val="24"/>
        </w:rPr>
        <w:t>By way of definition, felsic compositions are rich in aluminum and silica (silicon and oxygen</w:t>
      </w:r>
      <w:r w:rsidR="00B46058" w:rsidRPr="00B46058">
        <w:rPr>
          <w:sz w:val="24"/>
        </w:rPr>
        <w:t>)</w:t>
      </w:r>
      <w:r w:rsidR="00B46058">
        <w:rPr>
          <w:sz w:val="24"/>
        </w:rPr>
        <w:t>,</w:t>
      </w:r>
      <w:r w:rsidR="00B46058" w:rsidRPr="00B46058">
        <w:rPr>
          <w:sz w:val="24"/>
        </w:rPr>
        <w:t xml:space="preserve"> </w:t>
      </w:r>
      <w:r w:rsidRPr="00B46058">
        <w:rPr>
          <w:sz w:val="24"/>
        </w:rPr>
        <w:t>whereas mafic composition refers to rocks that contain less silica and more iron and magnesium.  Quantitatively speaking, felsic rocks contain 60-75% (by weight) SiO2; mafic rocks contain 45-60% (by weight) SiO2; and intermediate rocks are in the range 55-62% (by weight) SiO2.  In terms of volatiles, the more common gaseous species are H2O, CO2, SO2, and H2S, and although quite variable, felsic magmas by and large tend to have higher volatile concentrations.</w:t>
      </w:r>
    </w:p>
    <w:p w14:paraId="73BA60E0" w14:textId="77777777" w:rsidR="0068338A" w:rsidRPr="004820E7" w:rsidRDefault="004820E7" w:rsidP="00572AAA">
      <w:pPr>
        <w:rPr>
          <w:b/>
          <w:sz w:val="24"/>
        </w:rPr>
      </w:pPr>
      <w:r w:rsidRPr="004820E7">
        <w:rPr>
          <w:b/>
          <w:sz w:val="24"/>
        </w:rPr>
        <w:t xml:space="preserve">Cooling and Crystallization of </w:t>
      </w:r>
      <w:r w:rsidR="003F510B">
        <w:rPr>
          <w:b/>
          <w:sz w:val="24"/>
        </w:rPr>
        <w:t>Volcanic Rocks</w:t>
      </w:r>
      <w:r w:rsidRPr="004820E7">
        <w:rPr>
          <w:b/>
          <w:sz w:val="24"/>
        </w:rPr>
        <w:t>:</w:t>
      </w:r>
    </w:p>
    <w:p w14:paraId="50235E52" w14:textId="7EF6371F" w:rsidR="006C6216" w:rsidRDefault="003F510B" w:rsidP="00572AAA">
      <w:pPr>
        <w:rPr>
          <w:sz w:val="24"/>
        </w:rPr>
      </w:pPr>
      <w:r>
        <w:rPr>
          <w:sz w:val="24"/>
        </w:rPr>
        <w:lastRenderedPageBreak/>
        <w:t>Volcanic rocks</w:t>
      </w:r>
      <w:r w:rsidR="005B27EE">
        <w:rPr>
          <w:sz w:val="24"/>
        </w:rPr>
        <w:t xml:space="preserve"> (figure 3)</w:t>
      </w:r>
      <w:r>
        <w:rPr>
          <w:sz w:val="24"/>
        </w:rPr>
        <w:t xml:space="preserve"> </w:t>
      </w:r>
      <w:r w:rsidR="007E3343">
        <w:rPr>
          <w:sz w:val="24"/>
        </w:rPr>
        <w:t>undergo</w:t>
      </w:r>
      <w:r>
        <w:rPr>
          <w:sz w:val="24"/>
        </w:rPr>
        <w:t xml:space="preserve"> s</w:t>
      </w:r>
      <w:r w:rsidR="00FC1670">
        <w:rPr>
          <w:sz w:val="24"/>
        </w:rPr>
        <w:t>urface (</w:t>
      </w:r>
      <w:r w:rsidR="007E3343">
        <w:rPr>
          <w:sz w:val="24"/>
        </w:rPr>
        <w:t xml:space="preserve">i.e. </w:t>
      </w:r>
      <w:r w:rsidR="00FC1670">
        <w:rPr>
          <w:sz w:val="24"/>
        </w:rPr>
        <w:t>rapid) cooling</w:t>
      </w:r>
      <w:r>
        <w:rPr>
          <w:sz w:val="24"/>
        </w:rPr>
        <w:t xml:space="preserve"> and exhibit textures </w:t>
      </w:r>
      <w:r w:rsidR="007E3343">
        <w:rPr>
          <w:sz w:val="24"/>
        </w:rPr>
        <w:t xml:space="preserve">that are typically </w:t>
      </w:r>
      <w:r>
        <w:rPr>
          <w:sz w:val="24"/>
        </w:rPr>
        <w:t xml:space="preserve">marked by </w:t>
      </w:r>
      <w:r w:rsidR="00CA11B3">
        <w:rPr>
          <w:sz w:val="24"/>
        </w:rPr>
        <w:t xml:space="preserve">either </w:t>
      </w:r>
      <w:r>
        <w:rPr>
          <w:sz w:val="24"/>
        </w:rPr>
        <w:t>very small grain size</w:t>
      </w:r>
      <w:r w:rsidR="007E3343">
        <w:rPr>
          <w:sz w:val="24"/>
        </w:rPr>
        <w:t>s</w:t>
      </w:r>
      <w:r>
        <w:rPr>
          <w:sz w:val="24"/>
        </w:rPr>
        <w:t xml:space="preserve"> or mixed grain sizes.  </w:t>
      </w:r>
      <w:r w:rsidR="00CA11B3">
        <w:rPr>
          <w:sz w:val="24"/>
        </w:rPr>
        <w:t>Volc</w:t>
      </w:r>
      <w:r w:rsidR="00B96829">
        <w:rPr>
          <w:sz w:val="24"/>
        </w:rPr>
        <w:t>a</w:t>
      </w:r>
      <w:r w:rsidR="00CA11B3">
        <w:rPr>
          <w:sz w:val="24"/>
        </w:rPr>
        <w:t>nic rocks with very small grains are termed aphanitic</w:t>
      </w:r>
      <w:r w:rsidR="005B27EE">
        <w:rPr>
          <w:sz w:val="24"/>
        </w:rPr>
        <w:t xml:space="preserve"> (figure 4)</w:t>
      </w:r>
      <w:r w:rsidR="00CA11B3">
        <w:rPr>
          <w:sz w:val="24"/>
        </w:rPr>
        <w:t xml:space="preserve">, and require microscopic investigation in order to see individual crystal grains.  </w:t>
      </w:r>
      <w:r w:rsidR="007E3343">
        <w:rPr>
          <w:sz w:val="24"/>
        </w:rPr>
        <w:t>Volcanic rocks with mixed grain sizes are</w:t>
      </w:r>
      <w:r>
        <w:rPr>
          <w:sz w:val="24"/>
        </w:rPr>
        <w:t xml:space="preserve"> </w:t>
      </w:r>
      <w:r w:rsidR="007E3343">
        <w:rPr>
          <w:sz w:val="24"/>
        </w:rPr>
        <w:t xml:space="preserve">termed </w:t>
      </w:r>
      <w:r w:rsidR="008022F8">
        <w:rPr>
          <w:sz w:val="24"/>
        </w:rPr>
        <w:t xml:space="preserve">porphyritic </w:t>
      </w:r>
      <w:r w:rsidR="007E3343">
        <w:rPr>
          <w:sz w:val="24"/>
        </w:rPr>
        <w:t xml:space="preserve">and are characterized by </w:t>
      </w:r>
      <w:r>
        <w:rPr>
          <w:sz w:val="24"/>
        </w:rPr>
        <w:t>large crystals set in a matrix of fine</w:t>
      </w:r>
      <w:r w:rsidR="007E3343">
        <w:rPr>
          <w:sz w:val="24"/>
        </w:rPr>
        <w:t>-</w:t>
      </w:r>
      <w:r>
        <w:rPr>
          <w:sz w:val="24"/>
        </w:rPr>
        <w:t>grained crystals</w:t>
      </w:r>
      <w:r w:rsidR="007E3343">
        <w:rPr>
          <w:sz w:val="24"/>
        </w:rPr>
        <w:t xml:space="preserve">.  </w:t>
      </w:r>
    </w:p>
    <w:p w14:paraId="77E64DD2" w14:textId="599ECED0" w:rsidR="00FC1670" w:rsidRDefault="006C6216" w:rsidP="00572AAA">
      <w:pPr>
        <w:rPr>
          <w:sz w:val="24"/>
        </w:rPr>
      </w:pPr>
      <w:r>
        <w:rPr>
          <w:sz w:val="24"/>
        </w:rPr>
        <w:t>A</w:t>
      </w:r>
      <w:r w:rsidR="003F510B">
        <w:rPr>
          <w:sz w:val="24"/>
        </w:rPr>
        <w:t xml:space="preserve"> </w:t>
      </w:r>
      <w:r w:rsidR="007E3343">
        <w:rPr>
          <w:sz w:val="24"/>
        </w:rPr>
        <w:t>common</w:t>
      </w:r>
      <w:r w:rsidR="003F510B">
        <w:rPr>
          <w:sz w:val="24"/>
        </w:rPr>
        <w:t xml:space="preserve"> </w:t>
      </w:r>
      <w:r>
        <w:rPr>
          <w:sz w:val="24"/>
        </w:rPr>
        <w:t>scenario</w:t>
      </w:r>
      <w:r w:rsidR="003F510B">
        <w:rPr>
          <w:sz w:val="24"/>
        </w:rPr>
        <w:t xml:space="preserve"> for </w:t>
      </w:r>
      <w:r w:rsidR="007E3343">
        <w:rPr>
          <w:sz w:val="24"/>
        </w:rPr>
        <w:t>the generation of porphyritic texture is a</w:t>
      </w:r>
      <w:r w:rsidR="003F510B">
        <w:rPr>
          <w:sz w:val="24"/>
        </w:rPr>
        <w:t xml:space="preserve"> two-stage cooling</w:t>
      </w:r>
      <w:r w:rsidR="007E3343">
        <w:rPr>
          <w:sz w:val="24"/>
        </w:rPr>
        <w:t xml:space="preserve"> process</w:t>
      </w:r>
      <w:r w:rsidR="003F510B">
        <w:rPr>
          <w:sz w:val="24"/>
        </w:rPr>
        <w:t xml:space="preserve">.  </w:t>
      </w:r>
      <w:r w:rsidR="007E3343">
        <w:rPr>
          <w:sz w:val="24"/>
        </w:rPr>
        <w:t>The initial stage of cooling occurs in the subsurface and is slow, generating larger grains surround</w:t>
      </w:r>
      <w:r w:rsidR="005A2942">
        <w:rPr>
          <w:sz w:val="24"/>
        </w:rPr>
        <w:t>ed</w:t>
      </w:r>
      <w:r w:rsidR="007E3343">
        <w:rPr>
          <w:sz w:val="24"/>
        </w:rPr>
        <w:t xml:space="preserve"> by still molten magma</w:t>
      </w:r>
      <w:r w:rsidR="00CA11B3">
        <w:rPr>
          <w:sz w:val="24"/>
        </w:rPr>
        <w:t>.  The second and final cooling</w:t>
      </w:r>
      <w:r w:rsidR="005A2942">
        <w:rPr>
          <w:sz w:val="24"/>
        </w:rPr>
        <w:t xml:space="preserve"> </w:t>
      </w:r>
      <w:r w:rsidR="007E3343">
        <w:rPr>
          <w:sz w:val="24"/>
        </w:rPr>
        <w:t xml:space="preserve">stage occurs </w:t>
      </w:r>
      <w:r w:rsidR="00CA11B3">
        <w:rPr>
          <w:sz w:val="24"/>
        </w:rPr>
        <w:t xml:space="preserve">when the magma reaches </w:t>
      </w:r>
      <w:r w:rsidR="003F510B">
        <w:rPr>
          <w:sz w:val="24"/>
        </w:rPr>
        <w:t>the surface</w:t>
      </w:r>
      <w:r w:rsidR="00CA11B3">
        <w:rPr>
          <w:sz w:val="24"/>
        </w:rPr>
        <w:t>,</w:t>
      </w:r>
      <w:r w:rsidR="003F510B">
        <w:rPr>
          <w:sz w:val="24"/>
        </w:rPr>
        <w:t xml:space="preserve"> via volcanic eruption, </w:t>
      </w:r>
      <w:r w:rsidR="00CA11B3">
        <w:rPr>
          <w:sz w:val="24"/>
        </w:rPr>
        <w:t>and results in a rapid quenching of the remaining liquid, producing the finer-grained matrix (or groundmass) that encloses the pre-existing</w:t>
      </w:r>
      <w:r w:rsidR="003F510B">
        <w:rPr>
          <w:sz w:val="24"/>
        </w:rPr>
        <w:t xml:space="preserve"> large </w:t>
      </w:r>
      <w:r w:rsidR="00CA11B3">
        <w:rPr>
          <w:sz w:val="24"/>
        </w:rPr>
        <w:t>crystals.</w:t>
      </w:r>
    </w:p>
    <w:p w14:paraId="59446FEB" w14:textId="77777777" w:rsidR="004820E7" w:rsidRDefault="004820E7" w:rsidP="00572AAA">
      <w:pPr>
        <w:rPr>
          <w:b/>
          <w:sz w:val="24"/>
        </w:rPr>
      </w:pPr>
      <w:r w:rsidRPr="004820E7">
        <w:rPr>
          <w:b/>
          <w:sz w:val="24"/>
        </w:rPr>
        <w:t>Magma</w:t>
      </w:r>
      <w:r w:rsidR="003F510B">
        <w:rPr>
          <w:b/>
          <w:sz w:val="24"/>
        </w:rPr>
        <w:t xml:space="preserve"> Viscosity and Explosivity</w:t>
      </w:r>
      <w:r w:rsidRPr="004820E7">
        <w:rPr>
          <w:b/>
          <w:sz w:val="24"/>
        </w:rPr>
        <w:t>:</w:t>
      </w:r>
    </w:p>
    <w:p w14:paraId="31866350" w14:textId="77777777" w:rsidR="00E358FA" w:rsidRPr="00405D7D" w:rsidRDefault="000806E2" w:rsidP="00572AAA">
      <w:pPr>
        <w:rPr>
          <w:sz w:val="24"/>
        </w:rPr>
      </w:pPr>
      <w:r>
        <w:rPr>
          <w:sz w:val="24"/>
        </w:rPr>
        <w:t>Viscosity and volatile content are the primary controls on magmatic explosivity.  Highly viscous felsic magmas with high volatile conten</w:t>
      </w:r>
      <w:r w:rsidR="006C6216">
        <w:rPr>
          <w:sz w:val="24"/>
        </w:rPr>
        <w:t>t</w:t>
      </w:r>
      <w:r>
        <w:rPr>
          <w:sz w:val="24"/>
        </w:rPr>
        <w:t>s are likely to produce the most explosive eruptions.  In contrast, highly fluid (low viscosity) and low volatile content mafic magmas (e.g. basalt) will generally produce the most quiescent eruptions.</w:t>
      </w:r>
    </w:p>
    <w:p w14:paraId="0B9CBED8" w14:textId="77777777" w:rsidR="00E358FA" w:rsidRPr="00405D7D" w:rsidRDefault="00405D7D" w:rsidP="00572AAA">
      <w:pPr>
        <w:rPr>
          <w:b/>
          <w:sz w:val="24"/>
          <w:szCs w:val="28"/>
        </w:rPr>
      </w:pPr>
      <w:r>
        <w:rPr>
          <w:b/>
          <w:sz w:val="24"/>
          <w:szCs w:val="28"/>
        </w:rPr>
        <w:t>Volcanic Products:</w:t>
      </w:r>
    </w:p>
    <w:p w14:paraId="17522296" w14:textId="77777777" w:rsidR="006C6216" w:rsidRDefault="006C6216" w:rsidP="00572AAA">
      <w:pPr>
        <w:rPr>
          <w:sz w:val="24"/>
          <w:szCs w:val="28"/>
        </w:rPr>
      </w:pPr>
      <w:r>
        <w:rPr>
          <w:sz w:val="24"/>
          <w:szCs w:val="28"/>
        </w:rPr>
        <w:t>When m</w:t>
      </w:r>
      <w:r w:rsidR="00C46F21">
        <w:rPr>
          <w:sz w:val="24"/>
          <w:szCs w:val="28"/>
        </w:rPr>
        <w:t xml:space="preserve">agma escapes from </w:t>
      </w:r>
      <w:r>
        <w:rPr>
          <w:sz w:val="24"/>
          <w:szCs w:val="28"/>
        </w:rPr>
        <w:t>a volcanic edifice, there are a</w:t>
      </w:r>
      <w:r w:rsidR="00405D7D">
        <w:rPr>
          <w:sz w:val="24"/>
          <w:szCs w:val="28"/>
        </w:rPr>
        <w:t xml:space="preserve"> variety of possible products, including lava and pyroclastics.</w:t>
      </w:r>
    </w:p>
    <w:p w14:paraId="45059E39" w14:textId="77777777" w:rsidR="006C6216" w:rsidRDefault="006C6216" w:rsidP="00572AAA">
      <w:pPr>
        <w:rPr>
          <w:sz w:val="24"/>
          <w:szCs w:val="28"/>
        </w:rPr>
      </w:pPr>
      <w:r>
        <w:rPr>
          <w:sz w:val="24"/>
          <w:szCs w:val="28"/>
        </w:rPr>
        <w:t>Quiescent eruptions allow for magma to pour off the side of the volcano, or outwards from fissures.  These are called lava flows.</w:t>
      </w:r>
      <w:r w:rsidR="006A778D">
        <w:rPr>
          <w:sz w:val="24"/>
          <w:szCs w:val="28"/>
        </w:rPr>
        <w:t xml:space="preserve">  Lava flows rarely travel at velocities greater than a few kilometers per hour.  As such, they can result in structural damage, but rarely cause loss of life.</w:t>
      </w:r>
    </w:p>
    <w:p w14:paraId="0393C05C" w14:textId="77777777" w:rsidR="00C46F21" w:rsidRDefault="006C6216" w:rsidP="00572AAA">
      <w:pPr>
        <w:rPr>
          <w:sz w:val="24"/>
          <w:szCs w:val="28"/>
        </w:rPr>
      </w:pPr>
      <w:r>
        <w:rPr>
          <w:sz w:val="24"/>
          <w:szCs w:val="28"/>
        </w:rPr>
        <w:t>More explosive eruptions will result in mixtures of magma, rock, and gas to be ejected from the volcano.  Collectively, this ejected material is termed “pyroclastic.”</w:t>
      </w:r>
      <w:r w:rsidR="00B46058">
        <w:rPr>
          <w:sz w:val="24"/>
          <w:szCs w:val="28"/>
        </w:rPr>
        <w:t xml:space="preserve"> </w:t>
      </w:r>
      <w:r>
        <w:rPr>
          <w:sz w:val="24"/>
          <w:szCs w:val="28"/>
        </w:rPr>
        <w:t>Pyroclasts can come in a range of sizes from ash (very fine grained material, &lt;2mm, and often of submicroscopic grain sizes) to lapilli (2-64mm), to tephra, and bombs (&gt;64mm).</w:t>
      </w:r>
    </w:p>
    <w:p w14:paraId="5647401E" w14:textId="1A121840" w:rsidR="005A0F48" w:rsidRDefault="006C6216" w:rsidP="005A0F48">
      <w:pPr>
        <w:rPr>
          <w:sz w:val="24"/>
          <w:szCs w:val="28"/>
        </w:rPr>
      </w:pPr>
      <w:r>
        <w:rPr>
          <w:sz w:val="24"/>
          <w:szCs w:val="28"/>
        </w:rPr>
        <w:t>In some cases, a highly fluidized pyroclastic eruption, containing hot fragments, liquid droplets, and thick gases, will mobilize and move as a rapid mass off the side of a volcano.  These events are termed pyroclastic flows</w:t>
      </w:r>
      <w:r w:rsidR="00B46058">
        <w:rPr>
          <w:sz w:val="24"/>
          <w:szCs w:val="28"/>
        </w:rPr>
        <w:t xml:space="preserve"> (figure </w:t>
      </w:r>
      <w:r w:rsidR="00A264D9">
        <w:rPr>
          <w:sz w:val="24"/>
          <w:szCs w:val="28"/>
        </w:rPr>
        <w:t>5</w:t>
      </w:r>
      <w:r w:rsidR="00B46058">
        <w:rPr>
          <w:sz w:val="24"/>
          <w:szCs w:val="28"/>
        </w:rPr>
        <w:t>). T</w:t>
      </w:r>
      <w:r>
        <w:rPr>
          <w:sz w:val="24"/>
          <w:szCs w:val="28"/>
        </w:rPr>
        <w:t xml:space="preserve">hey can be on the order of </w:t>
      </w:r>
      <w:r w:rsidR="006A778D">
        <w:rPr>
          <w:sz w:val="24"/>
          <w:szCs w:val="28"/>
        </w:rPr>
        <w:t>1000</w:t>
      </w:r>
      <w:r>
        <w:rPr>
          <w:sz w:val="24"/>
          <w:szCs w:val="28"/>
        </w:rPr>
        <w:t xml:space="preserve">C, and travel at velocities in </w:t>
      </w:r>
      <w:r w:rsidR="00E55A77">
        <w:rPr>
          <w:sz w:val="24"/>
          <w:szCs w:val="28"/>
        </w:rPr>
        <w:t xml:space="preserve">the range </w:t>
      </w:r>
      <w:r>
        <w:rPr>
          <w:sz w:val="24"/>
          <w:szCs w:val="28"/>
        </w:rPr>
        <w:t>of 1</w:t>
      </w:r>
      <w:r w:rsidR="006A778D">
        <w:rPr>
          <w:sz w:val="24"/>
          <w:szCs w:val="28"/>
        </w:rPr>
        <w:t>00-600</w:t>
      </w:r>
      <w:r>
        <w:rPr>
          <w:sz w:val="24"/>
          <w:szCs w:val="28"/>
        </w:rPr>
        <w:t>km/hr.</w:t>
      </w:r>
      <w:r w:rsidR="006A778D">
        <w:rPr>
          <w:sz w:val="24"/>
          <w:szCs w:val="28"/>
        </w:rPr>
        <w:t xml:space="preserve">  These are, without doubt, one of the most dangerous volcanic products.</w:t>
      </w:r>
    </w:p>
    <w:p w14:paraId="0673AFAB" w14:textId="77777777" w:rsidR="009669EA" w:rsidRDefault="00572AAA" w:rsidP="00572AA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Principles:</w:t>
      </w:r>
    </w:p>
    <w:p w14:paraId="1F26F4C3" w14:textId="77777777" w:rsidR="00A628CF" w:rsidRDefault="00862681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Two experiments are </w:t>
      </w:r>
      <w:r w:rsidR="00A628CF">
        <w:rPr>
          <w:sz w:val="24"/>
          <w:szCs w:val="28"/>
        </w:rPr>
        <w:t>presented</w:t>
      </w:r>
      <w:r>
        <w:rPr>
          <w:sz w:val="24"/>
          <w:szCs w:val="28"/>
        </w:rPr>
        <w:t xml:space="preserve"> that relate to the principles of </w:t>
      </w:r>
      <w:r w:rsidR="00A628CF">
        <w:rPr>
          <w:sz w:val="24"/>
          <w:szCs w:val="28"/>
        </w:rPr>
        <w:t>volcanic</w:t>
      </w:r>
      <w:r>
        <w:rPr>
          <w:sz w:val="24"/>
          <w:szCs w:val="28"/>
        </w:rPr>
        <w:t xml:space="preserve"> rock formation.  The first experiment demonstrates a key principle of </w:t>
      </w:r>
      <w:r w:rsidR="00867A4D">
        <w:rPr>
          <w:sz w:val="24"/>
          <w:szCs w:val="28"/>
        </w:rPr>
        <w:t>volcanic layering</w:t>
      </w:r>
      <w:r w:rsidR="00C06A3C">
        <w:rPr>
          <w:sz w:val="24"/>
          <w:szCs w:val="28"/>
        </w:rPr>
        <w:t xml:space="preserve">: </w:t>
      </w:r>
      <w:r w:rsidR="00A628CF">
        <w:rPr>
          <w:sz w:val="24"/>
          <w:szCs w:val="28"/>
        </w:rPr>
        <w:t xml:space="preserve">subsequent deposition of lava, and </w:t>
      </w:r>
      <w:r w:rsidR="00E55A77">
        <w:rPr>
          <w:sz w:val="24"/>
          <w:szCs w:val="28"/>
        </w:rPr>
        <w:t xml:space="preserve">the </w:t>
      </w:r>
      <w:r w:rsidR="00A628CF">
        <w:rPr>
          <w:sz w:val="24"/>
          <w:szCs w:val="28"/>
        </w:rPr>
        <w:t>principle of superposition.  The second experiment is a variant on the frequently</w:t>
      </w:r>
      <w:r w:rsidR="00C06A3C">
        <w:rPr>
          <w:sz w:val="24"/>
          <w:szCs w:val="28"/>
        </w:rPr>
        <w:t>-</w:t>
      </w:r>
      <w:r w:rsidR="00A628CF">
        <w:rPr>
          <w:sz w:val="24"/>
          <w:szCs w:val="28"/>
        </w:rPr>
        <w:t>used baking soda and vinegar in a bottle explosion</w:t>
      </w:r>
      <w:r w:rsidR="00C06A3C">
        <w:rPr>
          <w:sz w:val="24"/>
          <w:szCs w:val="28"/>
        </w:rPr>
        <w:t>. A</w:t>
      </w:r>
      <w:r w:rsidR="00A628CF">
        <w:rPr>
          <w:sz w:val="24"/>
          <w:szCs w:val="28"/>
        </w:rPr>
        <w:t>lthough very simple to perform, it shows several important aspects of volcanic eruptions.</w:t>
      </w:r>
    </w:p>
    <w:p w14:paraId="348894D0" w14:textId="77777777" w:rsidR="00572AAA" w:rsidRDefault="00572AAA" w:rsidP="00572AAA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PROCEDURE</w:t>
      </w:r>
    </w:p>
    <w:p w14:paraId="76C1BD56" w14:textId="77777777" w:rsidR="00572AAA" w:rsidRDefault="00572AAA" w:rsidP="00572AAA">
      <w:pPr>
        <w:rPr>
          <w:sz w:val="24"/>
          <w:szCs w:val="28"/>
        </w:rPr>
      </w:pPr>
      <w:r w:rsidRPr="0060431B">
        <w:rPr>
          <w:sz w:val="24"/>
          <w:szCs w:val="28"/>
        </w:rPr>
        <w:t xml:space="preserve">1) </w:t>
      </w:r>
      <w:r w:rsidR="00405D7D">
        <w:rPr>
          <w:sz w:val="24"/>
          <w:szCs w:val="28"/>
        </w:rPr>
        <w:t>Lava L</w:t>
      </w:r>
      <w:r w:rsidR="003F510B">
        <w:rPr>
          <w:sz w:val="24"/>
          <w:szCs w:val="28"/>
        </w:rPr>
        <w:t>ayering</w:t>
      </w:r>
    </w:p>
    <w:p w14:paraId="01897AEA" w14:textId="4339031A" w:rsidR="003F510B" w:rsidRDefault="00572AAA" w:rsidP="00572AAA">
      <w:pPr>
        <w:rPr>
          <w:sz w:val="24"/>
          <w:szCs w:val="28"/>
        </w:rPr>
      </w:pPr>
      <w:r w:rsidRPr="0060431B">
        <w:rPr>
          <w:sz w:val="24"/>
          <w:szCs w:val="28"/>
        </w:rPr>
        <w:t>1.</w:t>
      </w:r>
      <w:r w:rsidR="00C06A3C" w:rsidRPr="0060431B">
        <w:rPr>
          <w:sz w:val="24"/>
          <w:szCs w:val="28"/>
        </w:rPr>
        <w:t xml:space="preserve">1 </w:t>
      </w:r>
      <w:r w:rsidR="00C06A3C">
        <w:rPr>
          <w:sz w:val="24"/>
          <w:szCs w:val="28"/>
        </w:rPr>
        <w:t>Warm</w:t>
      </w:r>
      <w:r w:rsidR="00405D7D">
        <w:rPr>
          <w:sz w:val="24"/>
          <w:szCs w:val="28"/>
        </w:rPr>
        <w:t xml:space="preserve"> paraffin</w:t>
      </w:r>
      <w:r w:rsidR="00B45722">
        <w:rPr>
          <w:sz w:val="24"/>
          <w:szCs w:val="28"/>
        </w:rPr>
        <w:t xml:space="preserve"> on a hot plate</w:t>
      </w:r>
      <w:r w:rsidR="00405D7D">
        <w:rPr>
          <w:sz w:val="24"/>
          <w:szCs w:val="28"/>
        </w:rPr>
        <w:t xml:space="preserve"> so that it becomes a viscous fluid.</w:t>
      </w:r>
    </w:p>
    <w:p w14:paraId="123D216D" w14:textId="77777777" w:rsidR="00334AC3" w:rsidRDefault="00572AAA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1.2 </w:t>
      </w:r>
      <w:r w:rsidR="00405D7D">
        <w:rPr>
          <w:sz w:val="24"/>
          <w:szCs w:val="28"/>
        </w:rPr>
        <w:t>Pour liquid paraffin onto an inclined surface.</w:t>
      </w:r>
      <w:r w:rsidR="00C06A3C">
        <w:rPr>
          <w:sz w:val="24"/>
          <w:szCs w:val="28"/>
        </w:rPr>
        <w:t xml:space="preserve"> </w:t>
      </w:r>
      <w:r w:rsidR="00334AC3">
        <w:rPr>
          <w:sz w:val="24"/>
          <w:szCs w:val="28"/>
        </w:rPr>
        <w:t xml:space="preserve">To approximate a shield-type volcano, use </w:t>
      </w:r>
      <w:r w:rsidR="00C06A3C">
        <w:rPr>
          <w:sz w:val="24"/>
          <w:szCs w:val="28"/>
        </w:rPr>
        <w:t xml:space="preserve">a </w:t>
      </w:r>
      <w:r w:rsidR="00334AC3">
        <w:rPr>
          <w:sz w:val="24"/>
          <w:szCs w:val="28"/>
        </w:rPr>
        <w:t>5-10</w:t>
      </w:r>
      <w:r w:rsidR="00C06A3C">
        <w:rPr>
          <w:sz w:val="24"/>
          <w:szCs w:val="28"/>
        </w:rPr>
        <w:t xml:space="preserve"> degree incline. </w:t>
      </w:r>
      <w:r w:rsidR="00334AC3">
        <w:rPr>
          <w:sz w:val="24"/>
          <w:szCs w:val="28"/>
        </w:rPr>
        <w:t xml:space="preserve">To approximate a strato-volcano, use </w:t>
      </w:r>
      <w:r w:rsidR="00C06A3C">
        <w:rPr>
          <w:sz w:val="24"/>
          <w:szCs w:val="28"/>
        </w:rPr>
        <w:t xml:space="preserve">a </w:t>
      </w:r>
      <w:r w:rsidR="00334AC3">
        <w:rPr>
          <w:sz w:val="24"/>
          <w:szCs w:val="28"/>
        </w:rPr>
        <w:t>20-30 deg</w:t>
      </w:r>
      <w:r w:rsidR="00C06A3C">
        <w:rPr>
          <w:sz w:val="24"/>
          <w:szCs w:val="28"/>
        </w:rPr>
        <w:t xml:space="preserve">ree incline. </w:t>
      </w:r>
    </w:p>
    <w:p w14:paraId="4E3811D6" w14:textId="7D38CA98" w:rsidR="00334AC3" w:rsidRDefault="00334AC3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1.3 After the </w:t>
      </w:r>
      <w:r w:rsidR="00C06A3C">
        <w:rPr>
          <w:sz w:val="24"/>
          <w:szCs w:val="28"/>
        </w:rPr>
        <w:t>paraffin</w:t>
      </w:r>
      <w:r>
        <w:rPr>
          <w:sz w:val="24"/>
          <w:szCs w:val="28"/>
        </w:rPr>
        <w:t xml:space="preserve"> has cooled and solidified, repeat the process </w:t>
      </w:r>
      <w:r w:rsidR="00E55A77">
        <w:rPr>
          <w:sz w:val="24"/>
          <w:szCs w:val="28"/>
        </w:rPr>
        <w:t xml:space="preserve">two or three times, in order </w:t>
      </w:r>
      <w:r>
        <w:rPr>
          <w:sz w:val="24"/>
          <w:szCs w:val="28"/>
        </w:rPr>
        <w:t xml:space="preserve">to simulate </w:t>
      </w:r>
      <w:r w:rsidR="00E55A77">
        <w:rPr>
          <w:sz w:val="24"/>
          <w:szCs w:val="28"/>
        </w:rPr>
        <w:t xml:space="preserve">successive </w:t>
      </w:r>
      <w:r>
        <w:rPr>
          <w:sz w:val="24"/>
          <w:szCs w:val="28"/>
        </w:rPr>
        <w:t>lava flow</w:t>
      </w:r>
      <w:r w:rsidR="00E55A77">
        <w:rPr>
          <w:sz w:val="24"/>
          <w:szCs w:val="28"/>
        </w:rPr>
        <w:t>s</w:t>
      </w:r>
      <w:r>
        <w:rPr>
          <w:sz w:val="24"/>
          <w:szCs w:val="28"/>
        </w:rPr>
        <w:t>.</w:t>
      </w:r>
    </w:p>
    <w:p w14:paraId="58112FC5" w14:textId="77777777" w:rsidR="00E55A77" w:rsidRDefault="00E55A77" w:rsidP="00572AAA">
      <w:pPr>
        <w:rPr>
          <w:sz w:val="24"/>
          <w:szCs w:val="28"/>
        </w:rPr>
      </w:pPr>
      <w:r>
        <w:rPr>
          <w:sz w:val="24"/>
          <w:szCs w:val="28"/>
        </w:rPr>
        <w:t>1.4 Use a flat (non-inclined) surface, and simply pour the liquid paraffin onto a single spot.  Several pouring and cooling pairs will generate a simulated volcanic edifice.</w:t>
      </w:r>
    </w:p>
    <w:p w14:paraId="266285D0" w14:textId="77777777" w:rsidR="008D7446" w:rsidRDefault="00862681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2) </w:t>
      </w:r>
      <w:r w:rsidR="00334AC3">
        <w:rPr>
          <w:sz w:val="24"/>
          <w:szCs w:val="28"/>
        </w:rPr>
        <w:t>CO</w:t>
      </w:r>
      <w:r w:rsidR="003F510B">
        <w:rPr>
          <w:sz w:val="24"/>
          <w:szCs w:val="28"/>
        </w:rPr>
        <w:t>2 volc</w:t>
      </w:r>
      <w:r w:rsidR="00C06A3C">
        <w:rPr>
          <w:sz w:val="24"/>
          <w:szCs w:val="28"/>
        </w:rPr>
        <w:t>ano</w:t>
      </w:r>
    </w:p>
    <w:p w14:paraId="2CB44FF6" w14:textId="77777777" w:rsidR="003F510B" w:rsidRDefault="00C06A3C" w:rsidP="00572AAA">
      <w:pPr>
        <w:rPr>
          <w:sz w:val="24"/>
          <w:szCs w:val="28"/>
        </w:rPr>
      </w:pPr>
      <w:r>
        <w:rPr>
          <w:sz w:val="24"/>
          <w:szCs w:val="28"/>
        </w:rPr>
        <w:t>2.1 Fill</w:t>
      </w:r>
      <w:r w:rsidR="00405D7D">
        <w:rPr>
          <w:sz w:val="24"/>
          <w:szCs w:val="28"/>
        </w:rPr>
        <w:t xml:space="preserve"> </w:t>
      </w:r>
      <w:r w:rsidR="00B45722">
        <w:rPr>
          <w:sz w:val="24"/>
          <w:szCs w:val="28"/>
        </w:rPr>
        <w:t xml:space="preserve">a plastic container with a thin neck </w:t>
      </w:r>
      <w:r>
        <w:rPr>
          <w:sz w:val="24"/>
          <w:szCs w:val="28"/>
        </w:rPr>
        <w:t xml:space="preserve">(a 16 oz. soda bottle for instance) </w:t>
      </w:r>
      <w:r w:rsidR="00405D7D">
        <w:rPr>
          <w:sz w:val="24"/>
          <w:szCs w:val="28"/>
        </w:rPr>
        <w:t>about half-full with warm water</w:t>
      </w:r>
      <w:r w:rsidR="005C6DD0">
        <w:rPr>
          <w:sz w:val="24"/>
          <w:szCs w:val="28"/>
        </w:rPr>
        <w:t>.</w:t>
      </w:r>
    </w:p>
    <w:p w14:paraId="1C6C4A37" w14:textId="77777777" w:rsidR="00C06A3C" w:rsidRDefault="00C06A3C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2.2 Bury the bottle beneath modeling clay or dough, leaving just the neck (opening) of the bottle exposed, simulating the structure of a volcano. </w:t>
      </w:r>
    </w:p>
    <w:p w14:paraId="0167DC27" w14:textId="77777777" w:rsidR="003F510B" w:rsidRDefault="00C06A3C" w:rsidP="00572AAA">
      <w:pPr>
        <w:rPr>
          <w:sz w:val="24"/>
          <w:szCs w:val="28"/>
        </w:rPr>
      </w:pPr>
      <w:r>
        <w:rPr>
          <w:sz w:val="24"/>
          <w:szCs w:val="28"/>
        </w:rPr>
        <w:t>2.3 Add</w:t>
      </w:r>
      <w:r w:rsidR="00405D7D">
        <w:rPr>
          <w:sz w:val="24"/>
          <w:szCs w:val="28"/>
        </w:rPr>
        <w:t xml:space="preserve"> a few drops of dishwashing liquid (in order to make the liquid frothy and likely to produce bubbles).</w:t>
      </w:r>
    </w:p>
    <w:p w14:paraId="0875722D" w14:textId="77777777" w:rsidR="00405D7D" w:rsidRPr="00405D7D" w:rsidRDefault="00C06A3C" w:rsidP="00405D7D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color w:val="262626"/>
          <w:sz w:val="24"/>
          <w:szCs w:val="24"/>
        </w:rPr>
      </w:pPr>
      <w:r w:rsidRPr="00405D7D">
        <w:rPr>
          <w:rFonts w:ascii="Cambria" w:hAnsi="Cambria"/>
          <w:sz w:val="24"/>
          <w:szCs w:val="28"/>
        </w:rPr>
        <w:t>2.</w:t>
      </w:r>
      <w:r>
        <w:rPr>
          <w:rFonts w:ascii="Cambria" w:hAnsi="Cambria"/>
          <w:sz w:val="24"/>
          <w:szCs w:val="28"/>
        </w:rPr>
        <w:t>4</w:t>
      </w:r>
      <w:r w:rsidRPr="00405D7D">
        <w:rPr>
          <w:rFonts w:ascii="Cambria" w:hAnsi="Cambria"/>
          <w:sz w:val="24"/>
          <w:szCs w:val="28"/>
        </w:rPr>
        <w:t xml:space="preserve"> Using</w:t>
      </w:r>
      <w:r w:rsidR="00405D7D" w:rsidRPr="00405D7D">
        <w:rPr>
          <w:rFonts w:ascii="Cambria" w:hAnsi="Cambria"/>
          <w:sz w:val="24"/>
          <w:szCs w:val="28"/>
        </w:rPr>
        <w:t xml:space="preserve"> a folded </w:t>
      </w:r>
      <w:r w:rsidR="00405D7D" w:rsidRPr="00405D7D">
        <w:rPr>
          <w:rFonts w:ascii="Cambria" w:hAnsi="Cambria" w:cs="Verdana"/>
          <w:color w:val="262626"/>
          <w:sz w:val="24"/>
          <w:szCs w:val="24"/>
        </w:rPr>
        <w:t>piece of paper as a funnel</w:t>
      </w:r>
      <w:r w:rsidR="00405D7D">
        <w:rPr>
          <w:rFonts w:ascii="Cambria" w:hAnsi="Cambria" w:cs="Verdana"/>
          <w:color w:val="262626"/>
          <w:sz w:val="24"/>
          <w:szCs w:val="24"/>
        </w:rPr>
        <w:t>,</w:t>
      </w:r>
      <w:r w:rsidR="00405D7D" w:rsidRPr="00405D7D">
        <w:rPr>
          <w:rFonts w:ascii="Cambria" w:hAnsi="Cambria" w:cs="Verdana"/>
          <w:color w:val="262626"/>
          <w:sz w:val="24"/>
          <w:szCs w:val="24"/>
        </w:rPr>
        <w:t xml:space="preserve"> add several spoonfuls of baking soda.</w:t>
      </w:r>
    </w:p>
    <w:p w14:paraId="1CA9F00F" w14:textId="06C1145F" w:rsidR="00405D7D" w:rsidRDefault="00C06A3C" w:rsidP="00572AAA">
      <w:pPr>
        <w:rPr>
          <w:sz w:val="24"/>
          <w:szCs w:val="28"/>
        </w:rPr>
      </w:pPr>
      <w:r>
        <w:rPr>
          <w:sz w:val="24"/>
          <w:szCs w:val="28"/>
        </w:rPr>
        <w:br/>
      </w:r>
      <w:r w:rsidR="00405D7D">
        <w:rPr>
          <w:sz w:val="24"/>
          <w:szCs w:val="28"/>
        </w:rPr>
        <w:t>2</w:t>
      </w:r>
      <w:r w:rsidR="008D7446">
        <w:rPr>
          <w:sz w:val="24"/>
          <w:szCs w:val="28"/>
        </w:rPr>
        <w:t>.</w:t>
      </w:r>
      <w:r w:rsidR="0065315D">
        <w:rPr>
          <w:sz w:val="24"/>
          <w:szCs w:val="28"/>
        </w:rPr>
        <w:t>5</w:t>
      </w:r>
      <w:r w:rsidR="008D7446">
        <w:rPr>
          <w:sz w:val="24"/>
          <w:szCs w:val="28"/>
        </w:rPr>
        <w:t xml:space="preserve"> </w:t>
      </w:r>
      <w:r w:rsidR="008022F8">
        <w:rPr>
          <w:sz w:val="24"/>
          <w:szCs w:val="28"/>
        </w:rPr>
        <w:t xml:space="preserve">Add red vinegar to the plastic container. </w:t>
      </w:r>
      <w:r w:rsidR="005C6DD0">
        <w:rPr>
          <w:sz w:val="24"/>
          <w:szCs w:val="28"/>
        </w:rPr>
        <w:t>If using a 16 oz</w:t>
      </w:r>
      <w:r w:rsidR="00951D58">
        <w:rPr>
          <w:sz w:val="24"/>
          <w:szCs w:val="28"/>
        </w:rPr>
        <w:t>.</w:t>
      </w:r>
      <w:r w:rsidR="005C6DD0">
        <w:rPr>
          <w:sz w:val="24"/>
          <w:szCs w:val="28"/>
        </w:rPr>
        <w:t xml:space="preserve"> soda bottle, </w:t>
      </w:r>
      <w:r w:rsidR="008022F8">
        <w:rPr>
          <w:sz w:val="24"/>
          <w:szCs w:val="28"/>
        </w:rPr>
        <w:t>add</w:t>
      </w:r>
      <w:r w:rsidR="005C6DD0">
        <w:rPr>
          <w:sz w:val="24"/>
          <w:szCs w:val="28"/>
        </w:rPr>
        <w:t xml:space="preserve"> 8-10 oz</w:t>
      </w:r>
      <w:r w:rsidR="00951D58">
        <w:rPr>
          <w:sz w:val="24"/>
          <w:szCs w:val="28"/>
        </w:rPr>
        <w:t>.</w:t>
      </w:r>
      <w:r w:rsidR="005C6DD0">
        <w:rPr>
          <w:sz w:val="24"/>
          <w:szCs w:val="28"/>
        </w:rPr>
        <w:t xml:space="preserve"> of vinegar.</w:t>
      </w:r>
      <w:r w:rsidR="008022F8">
        <w:rPr>
          <w:sz w:val="24"/>
          <w:szCs w:val="28"/>
        </w:rPr>
        <w:t xml:space="preserve"> Add the vinegar to the container until it begins to effervesce. </w:t>
      </w:r>
    </w:p>
    <w:p w14:paraId="3E6B27E8" w14:textId="38372A66" w:rsidR="00405D7D" w:rsidRDefault="00405D7D" w:rsidP="00572AAA">
      <w:pPr>
        <w:rPr>
          <w:sz w:val="24"/>
          <w:szCs w:val="28"/>
        </w:rPr>
      </w:pPr>
      <w:r>
        <w:rPr>
          <w:sz w:val="24"/>
          <w:szCs w:val="28"/>
        </w:rPr>
        <w:t>2.</w:t>
      </w:r>
      <w:r w:rsidR="0065315D">
        <w:rPr>
          <w:sz w:val="24"/>
          <w:szCs w:val="28"/>
        </w:rPr>
        <w:t>6</w:t>
      </w:r>
      <w:r>
        <w:rPr>
          <w:sz w:val="24"/>
          <w:szCs w:val="28"/>
        </w:rPr>
        <w:t xml:space="preserve"> If desired, cork the container for a “violent eruption” or leave it uncorked for a more quiescent eruption.</w:t>
      </w:r>
    </w:p>
    <w:p w14:paraId="2FE6D72C" w14:textId="77777777" w:rsidR="00862681" w:rsidRPr="00405D7D" w:rsidRDefault="008D7446" w:rsidP="00572AAA">
      <w:pPr>
        <w:rPr>
          <w:sz w:val="24"/>
          <w:szCs w:val="28"/>
        </w:rPr>
      </w:pPr>
      <w:r w:rsidRPr="008D7446">
        <w:rPr>
          <w:b/>
          <w:sz w:val="24"/>
          <w:szCs w:val="28"/>
        </w:rPr>
        <w:lastRenderedPageBreak/>
        <w:t>Results</w:t>
      </w:r>
    </w:p>
    <w:p w14:paraId="45D973B9" w14:textId="77777777" w:rsidR="00405D7D" w:rsidRDefault="003F510B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1) </w:t>
      </w:r>
      <w:r w:rsidR="00405D7D">
        <w:rPr>
          <w:sz w:val="24"/>
          <w:szCs w:val="28"/>
        </w:rPr>
        <w:t>Volcanic Layering</w:t>
      </w:r>
    </w:p>
    <w:p w14:paraId="423957A6" w14:textId="77777777" w:rsidR="00405D7D" w:rsidRDefault="00405D7D" w:rsidP="00572AAA">
      <w:pPr>
        <w:rPr>
          <w:sz w:val="24"/>
          <w:szCs w:val="28"/>
        </w:rPr>
      </w:pPr>
      <w:r>
        <w:rPr>
          <w:sz w:val="24"/>
          <w:szCs w:val="28"/>
        </w:rPr>
        <w:t>1.1 Note that the layers thin with distance from the magma source</w:t>
      </w:r>
      <w:r w:rsidR="008022F8">
        <w:rPr>
          <w:sz w:val="24"/>
          <w:szCs w:val="28"/>
        </w:rPr>
        <w:t>.</w:t>
      </w:r>
    </w:p>
    <w:p w14:paraId="2CE4542C" w14:textId="77777777" w:rsidR="00405D7D" w:rsidRDefault="00405D7D" w:rsidP="00572AAA">
      <w:pPr>
        <w:rPr>
          <w:sz w:val="24"/>
          <w:szCs w:val="28"/>
        </w:rPr>
      </w:pPr>
      <w:r>
        <w:rPr>
          <w:sz w:val="24"/>
          <w:szCs w:val="28"/>
        </w:rPr>
        <w:t>1.2 Note that subsequent layers can partially melt the underlying layer.</w:t>
      </w:r>
    </w:p>
    <w:p w14:paraId="4E7DDFCB" w14:textId="77777777" w:rsidR="003F510B" w:rsidRDefault="00405D7D" w:rsidP="00572AAA">
      <w:pPr>
        <w:rPr>
          <w:sz w:val="24"/>
          <w:szCs w:val="28"/>
        </w:rPr>
      </w:pPr>
      <w:r>
        <w:rPr>
          <w:sz w:val="24"/>
          <w:szCs w:val="28"/>
        </w:rPr>
        <w:t>1.3 Note the principle of superposition—older layers on the bottom, younger layers atop.</w:t>
      </w:r>
    </w:p>
    <w:p w14:paraId="4DFF5758" w14:textId="77777777" w:rsidR="00E55A77" w:rsidRDefault="00E55A77" w:rsidP="00572AAA">
      <w:pPr>
        <w:rPr>
          <w:sz w:val="24"/>
          <w:szCs w:val="28"/>
        </w:rPr>
      </w:pPr>
      <w:r>
        <w:rPr>
          <w:sz w:val="24"/>
          <w:szCs w:val="28"/>
        </w:rPr>
        <w:t>1.4 The volcanic edifice created by pouring and cooling pairs (over an isolated spot) generate a slope whose angle is related to the viscosity of the paraffin (magma).  Highly viscous magmas make steeper slopes (e.g. strato-volcanos) compared to highly fluid magmas with shallower slopes (e.g. shield volcanos).</w:t>
      </w:r>
    </w:p>
    <w:p w14:paraId="7DF4C51B" w14:textId="77777777" w:rsidR="00405D7D" w:rsidRDefault="008D7446" w:rsidP="00572AAA">
      <w:pPr>
        <w:rPr>
          <w:sz w:val="24"/>
          <w:szCs w:val="28"/>
        </w:rPr>
      </w:pPr>
      <w:r>
        <w:rPr>
          <w:sz w:val="24"/>
          <w:szCs w:val="28"/>
        </w:rPr>
        <w:t xml:space="preserve">2) </w:t>
      </w:r>
      <w:r w:rsidR="00405D7D">
        <w:rPr>
          <w:sz w:val="24"/>
          <w:szCs w:val="28"/>
        </w:rPr>
        <w:t>CO2 Volcano</w:t>
      </w:r>
    </w:p>
    <w:p w14:paraId="323A8E7A" w14:textId="77777777" w:rsidR="00405D7D" w:rsidRDefault="008022F8" w:rsidP="00572AAA">
      <w:pPr>
        <w:rPr>
          <w:sz w:val="24"/>
          <w:szCs w:val="28"/>
        </w:rPr>
      </w:pPr>
      <w:r>
        <w:rPr>
          <w:sz w:val="24"/>
          <w:szCs w:val="28"/>
        </w:rPr>
        <w:t>2</w:t>
      </w:r>
      <w:r w:rsidR="00405D7D">
        <w:rPr>
          <w:sz w:val="24"/>
          <w:szCs w:val="28"/>
        </w:rPr>
        <w:t>.1 Some of the material will flow outwards like a lava flow.</w:t>
      </w:r>
    </w:p>
    <w:p w14:paraId="0B78A6EE" w14:textId="77777777" w:rsidR="00405D7D" w:rsidRDefault="008022F8" w:rsidP="00572AAA">
      <w:pPr>
        <w:rPr>
          <w:sz w:val="24"/>
          <w:szCs w:val="28"/>
        </w:rPr>
      </w:pPr>
      <w:r>
        <w:rPr>
          <w:sz w:val="24"/>
          <w:szCs w:val="28"/>
        </w:rPr>
        <w:t>2</w:t>
      </w:r>
      <w:r w:rsidR="00405D7D">
        <w:rPr>
          <w:sz w:val="24"/>
          <w:szCs w:val="28"/>
        </w:rPr>
        <w:t>.2 The frothy nature of the flow is reminiscent of lava that is charged with volatiles.</w:t>
      </w:r>
    </w:p>
    <w:p w14:paraId="2EA8AC50" w14:textId="77777777" w:rsidR="00405D7D" w:rsidRDefault="008022F8" w:rsidP="00572AAA">
      <w:pPr>
        <w:rPr>
          <w:sz w:val="24"/>
          <w:szCs w:val="28"/>
        </w:rPr>
      </w:pPr>
      <w:r>
        <w:rPr>
          <w:sz w:val="24"/>
          <w:szCs w:val="28"/>
        </w:rPr>
        <w:t>2</w:t>
      </w:r>
      <w:r w:rsidR="00405D7D">
        <w:rPr>
          <w:sz w:val="24"/>
          <w:szCs w:val="28"/>
        </w:rPr>
        <w:t xml:space="preserve">.3 Most volcanic eruptions are linked to volatile loss.  Those that are particularly explosive will have considerable volatile emanations. </w:t>
      </w:r>
    </w:p>
    <w:p w14:paraId="17E74737" w14:textId="77777777" w:rsidR="00572AAA" w:rsidRDefault="008022F8" w:rsidP="00572AAA">
      <w:pPr>
        <w:rPr>
          <w:b/>
          <w:sz w:val="28"/>
          <w:szCs w:val="28"/>
        </w:rPr>
      </w:pPr>
      <w:r>
        <w:rPr>
          <w:sz w:val="24"/>
          <w:szCs w:val="28"/>
        </w:rPr>
        <w:t>2</w:t>
      </w:r>
      <w:r w:rsidR="00405D7D">
        <w:rPr>
          <w:sz w:val="24"/>
          <w:szCs w:val="28"/>
        </w:rPr>
        <w:t>.4 If the container is corked, then the initial eruption will involve pyroclastic-type material that is ejected into the air above the volcanic edifice.</w:t>
      </w:r>
    </w:p>
    <w:p w14:paraId="1EA3CDC4" w14:textId="77777777" w:rsidR="00572AAA" w:rsidRDefault="00572AAA" w:rsidP="00572AA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APPLICATION</w:t>
      </w:r>
    </w:p>
    <w:p w14:paraId="0D19A84E" w14:textId="77777777" w:rsidR="00D35208" w:rsidRPr="003B7A97" w:rsidRDefault="00E3659A" w:rsidP="00120F2E">
      <w:pPr>
        <w:rPr>
          <w:sz w:val="24"/>
        </w:rPr>
      </w:pPr>
      <w:r>
        <w:rPr>
          <w:sz w:val="24"/>
        </w:rPr>
        <w:t xml:space="preserve">Volcanism and associated </w:t>
      </w:r>
      <w:r w:rsidR="00F12F8D">
        <w:rPr>
          <w:sz w:val="24"/>
        </w:rPr>
        <w:t xml:space="preserve">rocks </w:t>
      </w:r>
      <w:r>
        <w:rPr>
          <w:sz w:val="24"/>
        </w:rPr>
        <w:t>are of great interest</w:t>
      </w:r>
      <w:r w:rsidR="00F12F8D">
        <w:rPr>
          <w:sz w:val="24"/>
        </w:rPr>
        <w:t xml:space="preserve"> to geologists</w:t>
      </w:r>
      <w:r>
        <w:rPr>
          <w:sz w:val="24"/>
        </w:rPr>
        <w:t xml:space="preserve">.  Not only do volcanic eruptions </w:t>
      </w:r>
      <w:r w:rsidR="00F12F8D">
        <w:rPr>
          <w:sz w:val="24"/>
        </w:rPr>
        <w:t>pose a threat</w:t>
      </w:r>
      <w:r>
        <w:rPr>
          <w:sz w:val="24"/>
        </w:rPr>
        <w:t xml:space="preserve"> </w:t>
      </w:r>
      <w:r w:rsidR="00F12F8D">
        <w:rPr>
          <w:sz w:val="24"/>
        </w:rPr>
        <w:t>to nearby communities,</w:t>
      </w:r>
      <w:r>
        <w:rPr>
          <w:sz w:val="24"/>
        </w:rPr>
        <w:t xml:space="preserve"> </w:t>
      </w:r>
      <w:r w:rsidR="00F12F8D">
        <w:rPr>
          <w:sz w:val="24"/>
        </w:rPr>
        <w:t>it is important to recognize that they</w:t>
      </w:r>
      <w:r>
        <w:rPr>
          <w:sz w:val="24"/>
        </w:rPr>
        <w:t xml:space="preserve"> can also </w:t>
      </w:r>
      <w:r w:rsidR="00F12F8D">
        <w:rPr>
          <w:sz w:val="24"/>
        </w:rPr>
        <w:t xml:space="preserve">lead to </w:t>
      </w:r>
      <w:r w:rsidR="00E55A77">
        <w:rPr>
          <w:sz w:val="24"/>
        </w:rPr>
        <w:t xml:space="preserve">scenic </w:t>
      </w:r>
      <w:r>
        <w:rPr>
          <w:sz w:val="24"/>
        </w:rPr>
        <w:t xml:space="preserve">landscapes, and </w:t>
      </w:r>
      <w:r w:rsidR="00E55A77">
        <w:rPr>
          <w:sz w:val="24"/>
        </w:rPr>
        <w:t xml:space="preserve">positively </w:t>
      </w:r>
      <w:r>
        <w:rPr>
          <w:sz w:val="24"/>
        </w:rPr>
        <w:t xml:space="preserve">influence soil and agricultural productivity. </w:t>
      </w:r>
    </w:p>
    <w:p w14:paraId="2C5A727B" w14:textId="77777777" w:rsidR="00CF6275" w:rsidRDefault="00E3659A" w:rsidP="00120F2E">
      <w:pPr>
        <w:rPr>
          <w:sz w:val="24"/>
        </w:rPr>
      </w:pPr>
      <w:r>
        <w:rPr>
          <w:sz w:val="24"/>
        </w:rPr>
        <w:t xml:space="preserve">Recognizing volcanic rocks in the field, linking them to specific eruptive styles, and ascertaining regions of past activity are part of fundamental geologic assessments for regions in which people live </w:t>
      </w:r>
      <w:r w:rsidR="00F12F8D">
        <w:rPr>
          <w:sz w:val="24"/>
        </w:rPr>
        <w:t>and/</w:t>
      </w:r>
      <w:r>
        <w:rPr>
          <w:sz w:val="24"/>
        </w:rPr>
        <w:t xml:space="preserve">or work. </w:t>
      </w:r>
    </w:p>
    <w:p w14:paraId="24E6B0BA" w14:textId="77777777" w:rsidR="00F12F8D" w:rsidRDefault="00F12F8D" w:rsidP="00120F2E">
      <w:pPr>
        <w:rPr>
          <w:sz w:val="24"/>
        </w:rPr>
      </w:pPr>
      <w:r>
        <w:rPr>
          <w:sz w:val="24"/>
        </w:rPr>
        <w:t>Some examples include:</w:t>
      </w:r>
    </w:p>
    <w:p w14:paraId="41169375" w14:textId="77777777" w:rsidR="00F12F8D" w:rsidRDefault="00D35208" w:rsidP="00120F2E">
      <w:pPr>
        <w:rPr>
          <w:sz w:val="24"/>
        </w:rPr>
      </w:pPr>
      <w:r w:rsidRPr="003B7A97">
        <w:rPr>
          <w:sz w:val="24"/>
        </w:rPr>
        <w:t xml:space="preserve">1) </w:t>
      </w:r>
      <w:r w:rsidR="00F12F8D">
        <w:rPr>
          <w:sz w:val="24"/>
        </w:rPr>
        <w:t>Volcanic rocks are indicators of past eruptive activity.</w:t>
      </w:r>
    </w:p>
    <w:p w14:paraId="1A23B8B6" w14:textId="77777777" w:rsidR="00D35208" w:rsidRPr="003B7A97" w:rsidRDefault="00F12F8D" w:rsidP="00120F2E">
      <w:pPr>
        <w:rPr>
          <w:sz w:val="24"/>
        </w:rPr>
      </w:pPr>
      <w:r>
        <w:rPr>
          <w:sz w:val="24"/>
        </w:rPr>
        <w:t>2) The types of volcanic rocks</w:t>
      </w:r>
      <w:r w:rsidR="00E55A77">
        <w:rPr>
          <w:sz w:val="24"/>
        </w:rPr>
        <w:t xml:space="preserve"> present</w:t>
      </w:r>
      <w:r>
        <w:rPr>
          <w:sz w:val="24"/>
        </w:rPr>
        <w:t xml:space="preserve"> can be used to evaluate the severity and explosivity of past eruptions. </w:t>
      </w:r>
    </w:p>
    <w:p w14:paraId="6771E359" w14:textId="77777777" w:rsidR="005878E1" w:rsidRPr="003B7A97" w:rsidRDefault="008022F8" w:rsidP="00120F2E">
      <w:pPr>
        <w:rPr>
          <w:sz w:val="24"/>
        </w:rPr>
      </w:pPr>
      <w:r>
        <w:rPr>
          <w:sz w:val="24"/>
        </w:rPr>
        <w:t>3</w:t>
      </w:r>
      <w:r w:rsidR="00D35208" w:rsidRPr="003B7A97">
        <w:rPr>
          <w:sz w:val="24"/>
        </w:rPr>
        <w:t xml:space="preserve">) </w:t>
      </w:r>
      <w:r w:rsidR="00F12F8D">
        <w:rPr>
          <w:sz w:val="24"/>
        </w:rPr>
        <w:t xml:space="preserve">Understanding the potential types of eruptions (e.g. lava flows, ash, pyroclastic flows) that might occur in a volcanic region are a crucial part of developing mitigation strategies. </w:t>
      </w:r>
    </w:p>
    <w:p w14:paraId="172BC73E" w14:textId="12D39022" w:rsidR="00572AAA" w:rsidRPr="003B7A97" w:rsidRDefault="008022F8" w:rsidP="00120F2E">
      <w:pPr>
        <w:rPr>
          <w:sz w:val="24"/>
        </w:rPr>
      </w:pPr>
      <w:r>
        <w:rPr>
          <w:sz w:val="24"/>
        </w:rPr>
        <w:t>4</w:t>
      </w:r>
      <w:r w:rsidR="00D35208" w:rsidRPr="003B7A97">
        <w:rPr>
          <w:sz w:val="24"/>
        </w:rPr>
        <w:t xml:space="preserve">) </w:t>
      </w:r>
      <w:r w:rsidR="00F12F8D">
        <w:rPr>
          <w:sz w:val="24"/>
        </w:rPr>
        <w:t>Volcanic layering can be a window into a “page-by-page” history of a region.  Volcanic layers can contain information about past climate, environment, and even life.  In particular, volcanic layers are relative</w:t>
      </w:r>
      <w:r w:rsidR="00841F22">
        <w:rPr>
          <w:sz w:val="24"/>
        </w:rPr>
        <w:t>ly</w:t>
      </w:r>
      <w:r w:rsidR="00F12F8D">
        <w:rPr>
          <w:sz w:val="24"/>
        </w:rPr>
        <w:t xml:space="preserve"> easy to date (unlike sedimentary layers) using isotopic dating techniques.  Therefore, volcanic layers are useful time-markers in geologic investigations.</w:t>
      </w:r>
    </w:p>
    <w:p w14:paraId="05875D4F" w14:textId="77777777" w:rsidR="00E55A77" w:rsidRDefault="002B1473" w:rsidP="003F510B">
      <w:pPr>
        <w:rPr>
          <w:b/>
          <w:sz w:val="24"/>
        </w:rPr>
      </w:pPr>
      <w:r w:rsidRPr="008022F8">
        <w:rPr>
          <w:b/>
          <w:sz w:val="24"/>
        </w:rPr>
        <w:t>Legend:</w:t>
      </w:r>
    </w:p>
    <w:p w14:paraId="351353A0" w14:textId="77777777" w:rsidR="00572AAA" w:rsidRDefault="002B1473" w:rsidP="003F510B">
      <w:pPr>
        <w:numPr>
          <w:ins w:id="0" w:author="melissa lester" w:date="2015-01-21T10:20:00Z"/>
        </w:numPr>
        <w:rPr>
          <w:sz w:val="24"/>
        </w:rPr>
      </w:pPr>
      <w:r>
        <w:rPr>
          <w:sz w:val="24"/>
        </w:rPr>
        <w:br/>
        <w:t>Figure 1: Fresh lava breakout on Kilauea, Hawaii</w:t>
      </w:r>
      <w:r w:rsidR="00540C6A">
        <w:rPr>
          <w:sz w:val="24"/>
        </w:rPr>
        <w:t>.</w:t>
      </w:r>
      <w:r w:rsidR="00540C6A" w:rsidRPr="00540C6A">
        <w:rPr>
          <w:sz w:val="24"/>
        </w:rPr>
        <w:t xml:space="preserve"> </w:t>
      </w:r>
      <w:r w:rsidR="00540C6A">
        <w:rPr>
          <w:sz w:val="24"/>
        </w:rPr>
        <w:t>Lava is the term for magma that is on earth’s surface.</w:t>
      </w:r>
    </w:p>
    <w:p w14:paraId="417BF63E" w14:textId="2120D5BA" w:rsidR="002B1473" w:rsidRDefault="002B1473" w:rsidP="003F510B">
      <w:pPr>
        <w:rPr>
          <w:sz w:val="24"/>
        </w:rPr>
      </w:pPr>
      <w:r>
        <w:rPr>
          <w:sz w:val="24"/>
        </w:rPr>
        <w:t>Figure 2: 3000 foot steam plume from Mount St. Helens</w:t>
      </w:r>
      <w:r w:rsidR="004B5F59">
        <w:rPr>
          <w:sz w:val="24"/>
        </w:rPr>
        <w:t xml:space="preserve"> on May 19, 1982</w:t>
      </w:r>
      <w:r w:rsidR="009224BA">
        <w:rPr>
          <w:sz w:val="24"/>
        </w:rPr>
        <w:t>.</w:t>
      </w:r>
      <w:r w:rsidR="004B5F59">
        <w:rPr>
          <w:sz w:val="24"/>
        </w:rPr>
        <w:br/>
        <w:t>Plumes of steam, gas, and ash often occurred at Mount St. Helens in the early 1980s. On clear days</w:t>
      </w:r>
      <w:r w:rsidR="009224BA">
        <w:rPr>
          <w:sz w:val="24"/>
        </w:rPr>
        <w:t>,</w:t>
      </w:r>
      <w:r w:rsidR="004B5F59">
        <w:rPr>
          <w:sz w:val="24"/>
        </w:rPr>
        <w:t xml:space="preserve"> they could be seen from Portland, Oregon</w:t>
      </w:r>
      <w:r w:rsidR="009224BA">
        <w:rPr>
          <w:sz w:val="24"/>
        </w:rPr>
        <w:t>,</w:t>
      </w:r>
      <w:r w:rsidR="004B5F59">
        <w:rPr>
          <w:sz w:val="24"/>
        </w:rPr>
        <w:t xml:space="preserve"> 50 miles to the south. The plume photographed here rose nearly 3000 feet above the volcano’s rim. The view is from Harry’s Ridge, 5 miles north of the mountain. </w:t>
      </w:r>
    </w:p>
    <w:p w14:paraId="4BA28F8D" w14:textId="77777777" w:rsidR="002B1473" w:rsidRDefault="005B27EE" w:rsidP="003F510B">
      <w:pPr>
        <w:rPr>
          <w:sz w:val="24"/>
        </w:rPr>
      </w:pPr>
      <w:r>
        <w:rPr>
          <w:sz w:val="24"/>
        </w:rPr>
        <w:t>Figure 3: A crab atop volcanic rocks on the Tortuga Bay, Santa Cruz, in Galapagos.</w:t>
      </w:r>
      <w:r>
        <w:rPr>
          <w:sz w:val="24"/>
        </w:rPr>
        <w:br/>
        <w:t>Photographed by professional photographer David Adam Kess.</w:t>
      </w:r>
    </w:p>
    <w:p w14:paraId="3669E4B2" w14:textId="43E23CA9" w:rsidR="005B27EE" w:rsidRDefault="005B27EE" w:rsidP="003F510B">
      <w:pPr>
        <w:rPr>
          <w:sz w:val="24"/>
        </w:rPr>
      </w:pPr>
      <w:r>
        <w:rPr>
          <w:sz w:val="24"/>
        </w:rPr>
        <w:t xml:space="preserve">Figure 4: The smooth texture of this basaltic volcanic bomb is </w:t>
      </w:r>
      <w:r w:rsidR="009224BA">
        <w:rPr>
          <w:sz w:val="24"/>
        </w:rPr>
        <w:t>aphanitic</w:t>
      </w:r>
      <w:r>
        <w:rPr>
          <w:sz w:val="24"/>
        </w:rPr>
        <w:t xml:space="preserve">. </w:t>
      </w:r>
    </w:p>
    <w:p w14:paraId="5950931A" w14:textId="36BDC4EE" w:rsidR="00B45722" w:rsidRPr="003B7A97" w:rsidRDefault="00B46058" w:rsidP="003F510B">
      <w:pPr>
        <w:rPr>
          <w:sz w:val="24"/>
        </w:rPr>
      </w:pPr>
      <w:r>
        <w:rPr>
          <w:sz w:val="24"/>
        </w:rPr>
        <w:t xml:space="preserve">Figure </w:t>
      </w:r>
      <w:r w:rsidR="00A264D9">
        <w:rPr>
          <w:sz w:val="24"/>
        </w:rPr>
        <w:t>5</w:t>
      </w:r>
      <w:r>
        <w:rPr>
          <w:sz w:val="24"/>
        </w:rPr>
        <w:t>: Pyroclastic flows sweep down the flanks of the Mayon Volcano, Philippines, in 1984</w:t>
      </w:r>
      <w:r w:rsidR="009224BA">
        <w:rPr>
          <w:sz w:val="24"/>
        </w:rPr>
        <w:t>.</w:t>
      </w:r>
      <w:bookmarkStart w:id="1" w:name="_GoBack"/>
      <w:bookmarkEnd w:id="1"/>
    </w:p>
    <w:sectPr w:rsidR="00B45722" w:rsidRPr="003B7A97" w:rsidSect="00572AA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7F446" w14:textId="77777777" w:rsidR="000C5C80" w:rsidRDefault="000C5C80" w:rsidP="00C06A3C">
      <w:pPr>
        <w:spacing w:after="0" w:line="240" w:lineRule="auto"/>
      </w:pPr>
      <w:r>
        <w:separator/>
      </w:r>
    </w:p>
  </w:endnote>
  <w:endnote w:type="continuationSeparator" w:id="0">
    <w:p w14:paraId="7A557DF6" w14:textId="77777777" w:rsidR="000C5C80" w:rsidRDefault="000C5C80" w:rsidP="00C0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6007F" w14:textId="77777777" w:rsidR="000C5C80" w:rsidRDefault="000C5C80" w:rsidP="00C06A3C">
      <w:pPr>
        <w:spacing w:after="0" w:line="240" w:lineRule="auto"/>
      </w:pPr>
      <w:r>
        <w:separator/>
      </w:r>
    </w:p>
  </w:footnote>
  <w:footnote w:type="continuationSeparator" w:id="0">
    <w:p w14:paraId="69A78002" w14:textId="77777777" w:rsidR="000C5C80" w:rsidRDefault="000C5C80" w:rsidP="00C06A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72AAA"/>
    <w:rsid w:val="00035F42"/>
    <w:rsid w:val="00067B3E"/>
    <w:rsid w:val="000806E2"/>
    <w:rsid w:val="000824B4"/>
    <w:rsid w:val="00097C93"/>
    <w:rsid w:val="000B6CD3"/>
    <w:rsid w:val="000C5C80"/>
    <w:rsid w:val="000F0007"/>
    <w:rsid w:val="00120F2E"/>
    <w:rsid w:val="0014688F"/>
    <w:rsid w:val="00161F8F"/>
    <w:rsid w:val="001C5EA5"/>
    <w:rsid w:val="002727FD"/>
    <w:rsid w:val="002B1473"/>
    <w:rsid w:val="002C6693"/>
    <w:rsid w:val="002F6497"/>
    <w:rsid w:val="00334AC3"/>
    <w:rsid w:val="00343506"/>
    <w:rsid w:val="003B6944"/>
    <w:rsid w:val="003B7A97"/>
    <w:rsid w:val="003D65CE"/>
    <w:rsid w:val="003F510B"/>
    <w:rsid w:val="00405D7D"/>
    <w:rsid w:val="00420AD6"/>
    <w:rsid w:val="004820E7"/>
    <w:rsid w:val="004B5F59"/>
    <w:rsid w:val="004D67B2"/>
    <w:rsid w:val="00540C6A"/>
    <w:rsid w:val="00572AAA"/>
    <w:rsid w:val="005878E1"/>
    <w:rsid w:val="005A0F48"/>
    <w:rsid w:val="005A2942"/>
    <w:rsid w:val="005B27EE"/>
    <w:rsid w:val="005C6DD0"/>
    <w:rsid w:val="005C7DE8"/>
    <w:rsid w:val="0063557B"/>
    <w:rsid w:val="0065315D"/>
    <w:rsid w:val="00671815"/>
    <w:rsid w:val="006829E1"/>
    <w:rsid w:val="0068338A"/>
    <w:rsid w:val="006A0B6F"/>
    <w:rsid w:val="006A6968"/>
    <w:rsid w:val="006A778D"/>
    <w:rsid w:val="006C6216"/>
    <w:rsid w:val="006D2D97"/>
    <w:rsid w:val="00701CF0"/>
    <w:rsid w:val="0077562C"/>
    <w:rsid w:val="00792198"/>
    <w:rsid w:val="007A5F2E"/>
    <w:rsid w:val="007E3343"/>
    <w:rsid w:val="007F6F89"/>
    <w:rsid w:val="008022F8"/>
    <w:rsid w:val="00841F22"/>
    <w:rsid w:val="00854BD3"/>
    <w:rsid w:val="00862681"/>
    <w:rsid w:val="00867A4D"/>
    <w:rsid w:val="0089570E"/>
    <w:rsid w:val="008B7B85"/>
    <w:rsid w:val="008D7446"/>
    <w:rsid w:val="008F54D9"/>
    <w:rsid w:val="009224BA"/>
    <w:rsid w:val="00950296"/>
    <w:rsid w:val="00951D58"/>
    <w:rsid w:val="009669EA"/>
    <w:rsid w:val="009A5FBC"/>
    <w:rsid w:val="00A264D9"/>
    <w:rsid w:val="00A42ADD"/>
    <w:rsid w:val="00A628CF"/>
    <w:rsid w:val="00A73336"/>
    <w:rsid w:val="00A80F6C"/>
    <w:rsid w:val="00A85CEC"/>
    <w:rsid w:val="00AA405B"/>
    <w:rsid w:val="00B22AD7"/>
    <w:rsid w:val="00B45722"/>
    <w:rsid w:val="00B46058"/>
    <w:rsid w:val="00B72D55"/>
    <w:rsid w:val="00B825D3"/>
    <w:rsid w:val="00B96829"/>
    <w:rsid w:val="00BC12B3"/>
    <w:rsid w:val="00C06A3C"/>
    <w:rsid w:val="00C0794C"/>
    <w:rsid w:val="00C3156F"/>
    <w:rsid w:val="00C445EC"/>
    <w:rsid w:val="00C46F21"/>
    <w:rsid w:val="00CA11B3"/>
    <w:rsid w:val="00CF6275"/>
    <w:rsid w:val="00D35208"/>
    <w:rsid w:val="00D95F9E"/>
    <w:rsid w:val="00E03D87"/>
    <w:rsid w:val="00E24BC6"/>
    <w:rsid w:val="00E2772F"/>
    <w:rsid w:val="00E358FA"/>
    <w:rsid w:val="00E3659A"/>
    <w:rsid w:val="00E55A77"/>
    <w:rsid w:val="00ED399B"/>
    <w:rsid w:val="00EE0E85"/>
    <w:rsid w:val="00EF1FC0"/>
    <w:rsid w:val="00F12F8D"/>
    <w:rsid w:val="00F83E7D"/>
    <w:rsid w:val="00FC1670"/>
    <w:rsid w:val="00FC6CB0"/>
    <w:rsid w:val="00FD674E"/>
    <w:rsid w:val="00FF3F1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64FE8"/>
  <w15:docId w15:val="{8698CE44-7F3E-4BBF-83A4-2F879C25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A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AAA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AAA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AAA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AAA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AAA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572AA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572AAA"/>
    <w:pPr>
      <w:spacing w:beforeLines="1" w:afterLines="1" w:line="240" w:lineRule="auto"/>
    </w:pPr>
    <w:rPr>
      <w:rFonts w:ascii="Times" w:eastAsiaTheme="minorEastAsia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97C9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6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A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6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A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lester</dc:creator>
  <cp:lastModifiedBy>Dennis McGonagle</cp:lastModifiedBy>
  <cp:revision>2</cp:revision>
  <dcterms:created xsi:type="dcterms:W3CDTF">2015-01-23T19:41:00Z</dcterms:created>
  <dcterms:modified xsi:type="dcterms:W3CDTF">2015-01-23T19:41:00Z</dcterms:modified>
</cp:coreProperties>
</file>